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E9582" w14:textId="7F495626" w:rsidR="00022416" w:rsidRPr="00CD3E6B" w:rsidDel="00B9284B" w:rsidRDefault="00D7774D" w:rsidP="00CD3E6B">
      <w:pPr>
        <w:pStyle w:val="Tekstpodstawowy"/>
        <w:spacing w:before="75"/>
        <w:ind w:left="2861"/>
        <w:jc w:val="right"/>
        <w:rPr>
          <w:del w:id="0" w:author="Agnieszka Trojanowicz" w:date="2018-09-07T13:04:00Z"/>
          <w:lang w:val="pl-PL"/>
        </w:rPr>
      </w:pPr>
      <w:del w:id="1" w:author="Agnieszka Trojanowicz" w:date="2018-09-07T13:04:00Z">
        <w:r w:rsidRPr="00116256" w:rsidDel="00B9284B">
          <w:rPr>
            <w:lang w:val="pl-PL"/>
          </w:rPr>
          <w:delText>Lista osób opłacających składkę ubezpieczeniową</w:delText>
        </w:r>
        <w:r w:rsidR="00CD3E6B" w:rsidDel="00B9284B">
          <w:rPr>
            <w:lang w:val="pl-PL"/>
          </w:rPr>
          <w:delText xml:space="preserve">                                                 </w:delText>
        </w:r>
        <w:r w:rsidR="00CD3E6B" w:rsidDel="00B9284B">
          <w:rPr>
            <w:noProof/>
            <w:lang w:val="pl-PL" w:eastAsia="pl-PL"/>
          </w:rPr>
          <w:drawing>
            <wp:inline distT="0" distB="0" distL="0" distR="0" wp14:anchorId="30C33D05" wp14:editId="4D08C0EE">
              <wp:extent cx="1297761" cy="468000"/>
              <wp:effectExtent l="0" t="0" r="0" b="8255"/>
              <wp:docPr id="7" name="Obraz 6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Obraz 6" descr="logo.png"/>
                      <pic:cNvPicPr>
                        <a:picLocks noChangeAspect="1"/>
                      </pic:cNvPicPr>
                    </pic:nvPicPr>
                    <pic:blipFill>
                      <a:blip r:embed="rId5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7761" cy="46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3F2A7A1D" w14:textId="3F7029FF" w:rsidR="00D7774D" w:rsidDel="00B9284B" w:rsidRDefault="00D7774D" w:rsidP="00D7774D">
      <w:pPr>
        <w:pStyle w:val="Tekstpodstawowy"/>
        <w:spacing w:before="75"/>
        <w:ind w:left="2861"/>
        <w:rPr>
          <w:del w:id="2" w:author="Agnieszka Trojanowicz" w:date="2018-09-07T13:04:00Z"/>
          <w:lang w:val="pl-PL"/>
        </w:rPr>
      </w:pPr>
    </w:p>
    <w:tbl>
      <w:tblPr>
        <w:tblW w:w="139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740"/>
        <w:gridCol w:w="3714"/>
        <w:gridCol w:w="7088"/>
      </w:tblGrid>
      <w:tr w:rsidR="00CD3E6B" w:rsidRPr="00D7774D" w:rsidDel="00B9284B" w14:paraId="2AAE17CA" w14:textId="31474A2D" w:rsidTr="00CD3E6B">
        <w:trPr>
          <w:trHeight w:val="450"/>
          <w:del w:id="3" w:author="Agnieszka Trojanowicz" w:date="2018-09-07T13:04:00Z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9B74DD" w14:textId="4D07ED3C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4" w:author="Agnieszka Trojanowicz" w:date="2018-09-07T13:04:00Z"/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541ED" w14:textId="4424E938" w:rsidR="00CD3E6B" w:rsidDel="00B9284B" w:rsidRDefault="00CD3E6B" w:rsidP="00D7774D">
            <w:pPr>
              <w:spacing w:after="0" w:line="240" w:lineRule="auto"/>
              <w:jc w:val="right"/>
              <w:rPr>
                <w:del w:id="5" w:author="Agnieszka Trojanowicz" w:date="2018-09-07T13:04:00Z"/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75DF2350" w14:textId="5713DBB0" w:rsidR="00E3552B" w:rsidRPr="00D7774D" w:rsidDel="00B9284B" w:rsidRDefault="00E3552B" w:rsidP="00D7774D">
            <w:pPr>
              <w:spacing w:after="0" w:line="240" w:lineRule="auto"/>
              <w:jc w:val="right"/>
              <w:rPr>
                <w:del w:id="6" w:author="Agnieszka Trojanowicz" w:date="2018-09-07T13:04:00Z"/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F219" w14:textId="0684902C" w:rsidR="00CD3E6B" w:rsidRPr="00E3552B" w:rsidDel="00B9284B" w:rsidRDefault="00E3552B" w:rsidP="00D22C98">
            <w:pPr>
              <w:rPr>
                <w:del w:id="7" w:author="Agnieszka Trojanowicz" w:date="2018-09-07T13:04:00Z"/>
                <w:rFonts w:ascii="Arial" w:hAnsi="Arial" w:cs="Arial"/>
                <w:sz w:val="16"/>
                <w:szCs w:val="16"/>
              </w:rPr>
            </w:pPr>
            <w:del w:id="8" w:author="Agnieszka Trojanowicz" w:date="2018-09-07T13:04:00Z">
              <w:r w:rsidRPr="00E3552B" w:rsidDel="00B9284B">
                <w:rPr>
                  <w:rFonts w:ascii="Arial" w:hAnsi="Arial" w:cs="Arial"/>
                  <w:sz w:val="16"/>
                  <w:szCs w:val="16"/>
                </w:rPr>
                <w:delText>Oświadczam, że otrzymałem(am) i zapoznałem(am) się z warunkami umowy ubezpieczenia, doręczonymi OWU EDU Plus zatwierdzonymi uchwałą  nr 01/27/03/2018 Zarządu InterRisk TU S.A. Vienna Insurance Group z dnia 27 marca 2018r.  ("Ogólne Warunki Ubezpieczenia"), informacją o której mowa w art. 17 ust. 1 ustawy o działalności ubezpieczeniowej i reasekuracyjnej, informacją dotyczącą możliwości i procedury złożenia i rozpatrzenia skarg i reklamacji, organu właściwego do ich rozpatrzenia oraz pozasądowego rozpatrywania sporów.</w:delText>
              </w:r>
            </w:del>
          </w:p>
          <w:p w14:paraId="57BF1D7C" w14:textId="6E0DC4F3" w:rsidR="00E3552B" w:rsidRPr="00E3552B" w:rsidDel="00B9284B" w:rsidRDefault="00E3552B" w:rsidP="00D22C98">
            <w:pPr>
              <w:rPr>
                <w:del w:id="9" w:author="Agnieszka Trojanowicz" w:date="2018-09-07T13:04:00Z"/>
                <w:rFonts w:ascii="Arial" w:hAnsi="Arial" w:cs="Arial"/>
                <w:sz w:val="16"/>
                <w:szCs w:val="16"/>
              </w:rPr>
            </w:pPr>
            <w:del w:id="10" w:author="Agnieszka Trojanowicz" w:date="2018-09-07T13:04:00Z">
              <w:r w:rsidRPr="00E3552B" w:rsidDel="00B9284B">
                <w:rPr>
                  <w:rFonts w:ascii="Arial" w:hAnsi="Arial" w:cs="Arial"/>
                  <w:sz w:val="16"/>
                  <w:szCs w:val="16"/>
                </w:rPr>
                <w:delText>Oświadczam, że otrzymałem(am) ustandaryzowany dokument zawierający informacje o produkcie ubezpieczeniowym. Jestem świadomy, że dokument ten ma charakter informacyjny, a pełne informacje o produkcie ubezpieczeniowym zawarte są w Ogólnych Warunkach Ubezpieczenia.</w:delText>
              </w:r>
            </w:del>
          </w:p>
          <w:p w14:paraId="54BDE059" w14:textId="29EF9187" w:rsidR="00E3552B" w:rsidRPr="00E3552B" w:rsidDel="00B9284B" w:rsidRDefault="00E3552B" w:rsidP="00D22C98">
            <w:pPr>
              <w:rPr>
                <w:del w:id="11" w:author="Agnieszka Trojanowicz" w:date="2018-09-07T13:04:00Z"/>
                <w:rFonts w:ascii="Arial" w:hAnsi="Arial" w:cs="Arial"/>
                <w:sz w:val="16"/>
                <w:szCs w:val="16"/>
              </w:rPr>
            </w:pPr>
            <w:del w:id="12" w:author="Agnieszka Trojanowicz" w:date="2018-09-07T13:04:00Z">
              <w:r w:rsidRPr="00E3552B" w:rsidDel="00B9284B">
                <w:rPr>
                  <w:rFonts w:ascii="Arial" w:hAnsi="Arial" w:cs="Arial"/>
                  <w:sz w:val="16"/>
                  <w:szCs w:val="16"/>
                </w:rPr>
                <w:delText xml:space="preserve">Oświadczam, że zostałem(am) poinformowany(a), że przysługuje mi prawo składania skarg i zastrzeżeń dotyczących usług świadczonych przez InterRisk, zwanych dalej łącznie reklamacjami. Reklamację można złożyć w każdej jednostce organizacyjnej InterRisk obsługującej klientów w następujący sposób: a) w formie pisemnej – osobiście lub za pośrednictwem operatora pocztowego lub kuriera albo b) ustnie - telefonicznie poprzez InterRisk Kontakt (nr tel.: 22 575 25 25) lub osobiście do protokołu w jednostce organizacyjnej InterRisk obsługującej klientów. InterRisk udziela odpowiedzi na reklamację w formie papierowej lub na trwałym nośniku w ciągu 30 dni od dnia otrzymania reklamacji lub w ciągu 60 dni w szczególnie skomplikowanych przypadkach. Odpowiedź na reklamację osoby fizycznej może być dostarczona za pomocą poczty elektronicznej tylko na wniosek tej osoby.  </w:delText>
              </w:r>
            </w:del>
          </w:p>
          <w:p w14:paraId="0F362174" w14:textId="1E72B2EF" w:rsidR="00E3552B" w:rsidRPr="00E3552B" w:rsidDel="00B9284B" w:rsidRDefault="00E3552B" w:rsidP="00E3552B">
            <w:pPr>
              <w:rPr>
                <w:del w:id="13" w:author="Agnieszka Trojanowicz" w:date="2018-09-07T13:04:00Z"/>
                <w:rFonts w:ascii="Arial" w:hAnsi="Arial" w:cs="Arial"/>
                <w:sz w:val="16"/>
                <w:szCs w:val="16"/>
              </w:rPr>
            </w:pPr>
            <w:del w:id="14" w:author="Agnieszka Trojanowicz" w:date="2018-09-07T13:04:00Z">
              <w:r w:rsidRPr="00E3552B" w:rsidDel="00B9284B">
                <w:rPr>
                  <w:rFonts w:ascii="Arial" w:hAnsi="Arial" w:cs="Arial"/>
                  <w:sz w:val="16"/>
                  <w:szCs w:val="16"/>
                </w:rPr>
                <w:delText xml:space="preserve">Oświadczam, że zapoznałem(am) się z treścią dokumentu </w:delText>
              </w:r>
              <w:r w:rsidR="00EC14F0" w:rsidDel="00B9284B">
                <w:rPr>
                  <w:rFonts w:ascii="Arial" w:hAnsi="Arial" w:cs="Arial"/>
                  <w:sz w:val="16"/>
                  <w:szCs w:val="16"/>
                </w:rPr>
                <w:delText>„O</w:delText>
              </w:r>
              <w:r w:rsidRPr="00E3552B" w:rsidDel="00B9284B">
                <w:rPr>
                  <w:rFonts w:ascii="Arial" w:hAnsi="Arial" w:cs="Arial"/>
                  <w:sz w:val="16"/>
                  <w:szCs w:val="16"/>
                </w:rPr>
                <w:delText xml:space="preserve">bowiązek Informacyjny </w:delText>
              </w:r>
              <w:r w:rsidR="009D65C8" w:rsidRPr="00E3552B" w:rsidDel="00B9284B">
                <w:rPr>
                  <w:rFonts w:ascii="Arial" w:hAnsi="Arial" w:cs="Arial"/>
                  <w:sz w:val="16"/>
                  <w:szCs w:val="16"/>
                </w:rPr>
                <w:delText xml:space="preserve">InterRisk TU S.A. Vienna Insurance Group </w:delText>
              </w:r>
              <w:r w:rsidR="009D65C8" w:rsidDel="00B9284B">
                <w:rPr>
                  <w:rFonts w:ascii="Arial" w:hAnsi="Arial" w:cs="Arial"/>
                  <w:sz w:val="16"/>
                  <w:szCs w:val="16"/>
                </w:rPr>
                <w:delText xml:space="preserve">jako </w:delText>
              </w:r>
              <w:r w:rsidRPr="00E3552B" w:rsidDel="00B9284B">
                <w:rPr>
                  <w:rFonts w:ascii="Arial" w:hAnsi="Arial" w:cs="Arial"/>
                  <w:sz w:val="16"/>
                  <w:szCs w:val="16"/>
                </w:rPr>
                <w:delText xml:space="preserve">Administratora Danych Osobowych”. </w:delText>
              </w:r>
            </w:del>
          </w:p>
        </w:tc>
      </w:tr>
      <w:tr w:rsidR="00CD3E6B" w:rsidRPr="00D7774D" w:rsidDel="00B9284B" w14:paraId="5BB0159A" w14:textId="75A32ACD" w:rsidTr="00CD3E6B">
        <w:trPr>
          <w:trHeight w:val="450"/>
          <w:del w:id="15" w:author="Agnieszka Trojanowicz" w:date="2018-09-07T13:04:00Z"/>
        </w:trPr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D36025" w14:textId="6064DBCE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16" w:author="Agnieszka Trojanowicz" w:date="2018-09-07T13:04:00Z"/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del w:id="17" w:author="Agnieszka Trojanowicz" w:date="2018-09-07T13:04:00Z">
              <w:r w:rsidRPr="00D7774D" w:rsidDel="00B9284B">
                <w:rPr>
                  <w:rFonts w:ascii="Arial" w:eastAsia="Times New Roman" w:hAnsi="Arial" w:cs="Arial"/>
                  <w:b/>
                  <w:bCs/>
                  <w:sz w:val="16"/>
                  <w:szCs w:val="16"/>
                  <w:lang w:eastAsia="pl-PL"/>
                </w:rPr>
                <w:delText xml:space="preserve">Wysokość składki za osobę: </w:delText>
              </w:r>
            </w:del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1C5B63" w14:textId="75A14AB0" w:rsidR="00CD3E6B" w:rsidRPr="00D7774D" w:rsidDel="00B9284B" w:rsidRDefault="00CD3E6B" w:rsidP="00CD3E6B">
            <w:pPr>
              <w:spacing w:after="0" w:line="240" w:lineRule="auto"/>
              <w:jc w:val="right"/>
              <w:rPr>
                <w:del w:id="18" w:author="Agnieszka Trojanowicz" w:date="2018-09-07T13:04:00Z"/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del w:id="19" w:author="Agnieszka Trojanowicz" w:date="2018-09-07T13:04:00Z">
              <w:r w:rsidRPr="00D7774D" w:rsidDel="00B9284B">
                <w:rPr>
                  <w:rFonts w:ascii="Arial" w:eastAsia="Times New Roman" w:hAnsi="Arial" w:cs="Arial"/>
                  <w:i/>
                  <w:iCs/>
                  <w:sz w:val="16"/>
                  <w:szCs w:val="16"/>
                  <w:lang w:eastAsia="pl-PL"/>
                </w:rPr>
                <w:delText>wpisać kwotę</w:delText>
              </w:r>
              <w:r w:rsidDel="00B9284B">
                <w:rPr>
                  <w:rFonts w:ascii="Arial" w:eastAsia="Times New Roman" w:hAnsi="Arial" w:cs="Arial"/>
                  <w:i/>
                  <w:iCs/>
                  <w:sz w:val="16"/>
                  <w:szCs w:val="16"/>
                  <w:lang w:eastAsia="pl-PL"/>
                </w:rPr>
                <w:delText xml:space="preserve"> :____________PLN</w:delText>
              </w:r>
            </w:del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DFE4" w14:textId="47BB406B" w:rsidR="00CD3E6B" w:rsidRPr="00D7774D" w:rsidDel="00B9284B" w:rsidRDefault="00CD3E6B" w:rsidP="00CD3E6B">
            <w:pPr>
              <w:spacing w:after="0" w:line="240" w:lineRule="auto"/>
              <w:rPr>
                <w:del w:id="20" w:author="Agnieszka Trojanowicz" w:date="2018-09-07T13:04:00Z"/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D3E6B" w:rsidRPr="00D7774D" w:rsidDel="00B9284B" w14:paraId="757625E3" w14:textId="6A3EF1F2" w:rsidTr="00CD3E6B">
        <w:trPr>
          <w:trHeight w:val="375"/>
          <w:del w:id="21" w:author="Agnieszka Trojanowicz" w:date="2018-09-07T13:04:00Z"/>
        </w:trPr>
        <w:tc>
          <w:tcPr>
            <w:tcW w:w="3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66E4" w14:textId="1D09D81E" w:rsidR="00CD3E6B" w:rsidRPr="00D7774D" w:rsidDel="00B9284B" w:rsidRDefault="00CD3E6B" w:rsidP="00D7774D">
            <w:pPr>
              <w:spacing w:after="0" w:line="240" w:lineRule="auto"/>
              <w:jc w:val="center"/>
              <w:rPr>
                <w:del w:id="22" w:author="Agnieszka Trojanowicz" w:date="2018-09-07T13:04:00Z"/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del w:id="23" w:author="Agnieszka Trojanowicz" w:date="2018-09-07T13:04:00Z">
              <w:r w:rsidRPr="00D7774D" w:rsidDel="00B9284B">
                <w:rPr>
                  <w:rFonts w:ascii="Arial" w:eastAsia="Times New Roman" w:hAnsi="Arial" w:cs="Arial"/>
                  <w:b/>
                  <w:bCs/>
                  <w:sz w:val="16"/>
                  <w:szCs w:val="16"/>
                  <w:lang w:eastAsia="pl-PL"/>
                </w:rPr>
                <w:delText>Wyczynowe uprawianie sportu: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EE11" w14:textId="67907B3A" w:rsidR="00CD3E6B" w:rsidRPr="00D7774D" w:rsidDel="00B9284B" w:rsidRDefault="00CD3E6B" w:rsidP="00D7774D">
            <w:pPr>
              <w:spacing w:after="0" w:line="240" w:lineRule="auto"/>
              <w:jc w:val="center"/>
              <w:rPr>
                <w:del w:id="24" w:author="Agnieszka Trojanowicz" w:date="2018-09-07T13:04:00Z"/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del w:id="25" w:author="Agnieszka Trojanowicz" w:date="2018-09-07T13:04:00Z">
              <w:r w:rsidRPr="00D7774D" w:rsidDel="00B9284B">
                <w:rPr>
                  <w:rFonts w:ascii="Wingdings" w:eastAsia="Times New Roman" w:hAnsi="Wingdings" w:cs="Arial"/>
                  <w:b/>
                  <w:bCs/>
                  <w:sz w:val="16"/>
                  <w:szCs w:val="16"/>
                  <w:lang w:eastAsia="pl-PL"/>
                </w:rPr>
                <w:delText></w:delText>
              </w:r>
              <w:r w:rsidRPr="00D7774D" w:rsidDel="00B9284B">
                <w:rPr>
                  <w:rFonts w:ascii="Arial" w:eastAsia="Times New Roman" w:hAnsi="Arial" w:cs="Arial"/>
                  <w:b/>
                  <w:bCs/>
                  <w:sz w:val="16"/>
                  <w:szCs w:val="16"/>
                  <w:lang w:eastAsia="pl-PL"/>
                </w:rPr>
                <w:delText xml:space="preserve"> TAK  /   </w:delText>
              </w:r>
              <w:r w:rsidRPr="00D7774D" w:rsidDel="00B9284B">
                <w:rPr>
                  <w:rFonts w:ascii="Wingdings" w:eastAsia="Times New Roman" w:hAnsi="Wingdings" w:cs="Arial"/>
                  <w:b/>
                  <w:bCs/>
                  <w:sz w:val="16"/>
                  <w:szCs w:val="16"/>
                  <w:lang w:eastAsia="pl-PL"/>
                </w:rPr>
                <w:delText></w:delText>
              </w:r>
              <w:r w:rsidRPr="00D7774D" w:rsidDel="00B9284B">
                <w:rPr>
                  <w:rFonts w:ascii="Wingdings" w:eastAsia="Times New Roman" w:hAnsi="Wingdings" w:cs="Arial"/>
                  <w:b/>
                  <w:bCs/>
                  <w:sz w:val="16"/>
                  <w:szCs w:val="16"/>
                  <w:lang w:eastAsia="pl-PL"/>
                </w:rPr>
                <w:delText></w:delText>
              </w:r>
              <w:r w:rsidRPr="00D7774D" w:rsidDel="00B9284B">
                <w:rPr>
                  <w:rFonts w:ascii="Arial" w:eastAsia="Times New Roman" w:hAnsi="Arial" w:cs="Arial"/>
                  <w:b/>
                  <w:bCs/>
                  <w:sz w:val="16"/>
                  <w:szCs w:val="16"/>
                  <w:lang w:eastAsia="pl-PL"/>
                </w:rPr>
                <w:delText xml:space="preserve">NIE </w:delText>
              </w:r>
              <w:r w:rsidRPr="00CD3E6B" w:rsidDel="00B9284B">
                <w:rPr>
                  <w:rFonts w:ascii="Arial" w:eastAsia="Times New Roman" w:hAnsi="Arial" w:cs="Arial"/>
                  <w:bCs/>
                  <w:sz w:val="16"/>
                  <w:szCs w:val="16"/>
                  <w:lang w:eastAsia="pl-PL"/>
                </w:rPr>
                <w:delText>- właściwe zaznaczyć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648D" w14:textId="2CD45EA0" w:rsidR="00CD3E6B" w:rsidRPr="00D7774D" w:rsidDel="00B9284B" w:rsidRDefault="00CD3E6B" w:rsidP="00D7774D">
            <w:pPr>
              <w:spacing w:after="0" w:line="240" w:lineRule="auto"/>
              <w:jc w:val="center"/>
              <w:rPr>
                <w:del w:id="26" w:author="Agnieszka Trojanowicz" w:date="2018-09-07T13:04:00Z"/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CD3E6B" w:rsidRPr="00D7774D" w:rsidDel="00B9284B" w14:paraId="2FB6289B" w14:textId="74ADD651" w:rsidTr="00CD3E6B">
        <w:trPr>
          <w:trHeight w:val="375"/>
          <w:del w:id="27" w:author="Agnieszka Trojanowicz" w:date="2018-09-07T13:04:00Z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A4BE" w14:textId="7AACE881" w:rsidR="00CD3E6B" w:rsidRPr="00D7774D" w:rsidDel="00B9284B" w:rsidRDefault="00CD3E6B" w:rsidP="00D7774D">
            <w:pPr>
              <w:spacing w:after="0" w:line="240" w:lineRule="auto"/>
              <w:jc w:val="center"/>
              <w:rPr>
                <w:del w:id="28" w:author="Agnieszka Trojanowicz" w:date="2018-09-07T13:04:00Z"/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del w:id="29" w:author="Agnieszka Trojanowicz" w:date="2018-09-07T13:04:00Z">
              <w:r w:rsidRPr="00D7774D" w:rsidDel="00B9284B">
                <w:rPr>
                  <w:rFonts w:ascii="Arial" w:eastAsia="Times New Roman" w:hAnsi="Arial" w:cs="Arial"/>
                  <w:b/>
                  <w:bCs/>
                  <w:color w:val="000000"/>
                  <w:sz w:val="16"/>
                  <w:szCs w:val="16"/>
                  <w:lang w:eastAsia="pl-PL"/>
                </w:rPr>
                <w:delText>Lp.</w:delText>
              </w:r>
            </w:del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C0CC" w14:textId="5176BDF1" w:rsidR="00CD3E6B" w:rsidRPr="00D7774D" w:rsidDel="00B9284B" w:rsidRDefault="00CD3E6B" w:rsidP="00D7774D">
            <w:pPr>
              <w:spacing w:after="0" w:line="240" w:lineRule="auto"/>
              <w:jc w:val="center"/>
              <w:rPr>
                <w:del w:id="30" w:author="Agnieszka Trojanowicz" w:date="2018-09-07T13:04:00Z"/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del w:id="31" w:author="Agnieszka Trojanowicz" w:date="2018-09-07T13:04:00Z">
              <w:r w:rsidRPr="00D7774D" w:rsidDel="00B9284B">
                <w:rPr>
                  <w:rFonts w:ascii="Arial" w:eastAsia="Times New Roman" w:hAnsi="Arial" w:cs="Arial"/>
                  <w:b/>
                  <w:bCs/>
                  <w:color w:val="000000"/>
                  <w:sz w:val="16"/>
                  <w:szCs w:val="16"/>
                  <w:lang w:eastAsia="pl-PL"/>
                </w:rPr>
                <w:delText>Imię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3FA7" w14:textId="64FF3ABA" w:rsidR="00CD3E6B" w:rsidRPr="00D7774D" w:rsidDel="00B9284B" w:rsidRDefault="00CD3E6B" w:rsidP="00D7774D">
            <w:pPr>
              <w:spacing w:after="0" w:line="240" w:lineRule="auto"/>
              <w:jc w:val="center"/>
              <w:rPr>
                <w:del w:id="32" w:author="Agnieszka Trojanowicz" w:date="2018-09-07T13:04:00Z"/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del w:id="33" w:author="Agnieszka Trojanowicz" w:date="2018-09-07T13:04:00Z">
              <w:r w:rsidRPr="00D7774D" w:rsidDel="00B9284B">
                <w:rPr>
                  <w:rFonts w:ascii="Arial" w:eastAsia="Times New Roman" w:hAnsi="Arial" w:cs="Arial"/>
                  <w:b/>
                  <w:bCs/>
                  <w:color w:val="000000"/>
                  <w:sz w:val="16"/>
                  <w:szCs w:val="16"/>
                  <w:lang w:eastAsia="pl-PL"/>
                </w:rPr>
                <w:delText>Nazwisko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FEA7" w14:textId="0A3A2BC5" w:rsidR="00CD3E6B" w:rsidRPr="00D7774D" w:rsidDel="00B9284B" w:rsidRDefault="00CD3E6B" w:rsidP="00D7774D">
            <w:pPr>
              <w:spacing w:after="0" w:line="240" w:lineRule="auto"/>
              <w:jc w:val="center"/>
              <w:rPr>
                <w:del w:id="34" w:author="Agnieszka Trojanowicz" w:date="2018-09-07T13:04:00Z"/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del w:id="35" w:author="Agnieszka Trojanowicz" w:date="2018-09-07T13:04:00Z">
              <w:r w:rsidRPr="00D7774D" w:rsidDel="00B9284B">
                <w:rPr>
                  <w:rFonts w:ascii="Arial" w:eastAsia="Times New Roman" w:hAnsi="Arial" w:cs="Arial"/>
                  <w:b/>
                  <w:bCs/>
                  <w:color w:val="000000"/>
                  <w:sz w:val="16"/>
                  <w:szCs w:val="16"/>
                  <w:lang w:eastAsia="pl-PL"/>
                </w:rPr>
                <w:delText>podpis Ubezpieczonego/ opiekuna prawnego Ubezpieczonego</w:delText>
              </w:r>
            </w:del>
          </w:p>
        </w:tc>
      </w:tr>
      <w:tr w:rsidR="00CD3E6B" w:rsidRPr="00D7774D" w:rsidDel="00B9284B" w14:paraId="6701BF77" w14:textId="3550A809" w:rsidTr="00CD3E6B">
        <w:trPr>
          <w:trHeight w:val="300"/>
          <w:del w:id="36" w:author="Agnieszka Trojanowicz" w:date="2018-09-07T13:04:00Z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9746" w14:textId="49B4C91A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37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38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1</w:delText>
              </w:r>
            </w:del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57E3" w14:textId="38E12D15" w:rsidR="00CD3E6B" w:rsidRPr="00D7774D" w:rsidDel="00B9284B" w:rsidRDefault="00CD3E6B" w:rsidP="00D7774D">
            <w:pPr>
              <w:spacing w:after="0" w:line="240" w:lineRule="auto"/>
              <w:rPr>
                <w:del w:id="39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40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51E4" w14:textId="49D0A523" w:rsidR="00CD3E6B" w:rsidRPr="00D7774D" w:rsidDel="00B9284B" w:rsidRDefault="00CD3E6B" w:rsidP="00D7774D">
            <w:pPr>
              <w:spacing w:after="0" w:line="240" w:lineRule="auto"/>
              <w:rPr>
                <w:del w:id="41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42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CEA0" w14:textId="39380626" w:rsidR="00CD3E6B" w:rsidRPr="00D7774D" w:rsidDel="00B9284B" w:rsidRDefault="00CD3E6B" w:rsidP="00D7774D">
            <w:pPr>
              <w:spacing w:after="0" w:line="240" w:lineRule="auto"/>
              <w:rPr>
                <w:del w:id="43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44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</w:tr>
      <w:tr w:rsidR="00CD3E6B" w:rsidRPr="00D7774D" w:rsidDel="00B9284B" w14:paraId="32ABD4B3" w14:textId="23019EB4" w:rsidTr="00CD3E6B">
        <w:trPr>
          <w:trHeight w:val="300"/>
          <w:del w:id="45" w:author="Agnieszka Trojanowicz" w:date="2018-09-07T13:04:00Z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3549" w14:textId="4BBCEC1E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46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47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2</w:delText>
              </w:r>
            </w:del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116E" w14:textId="0B6D4D70" w:rsidR="00CD3E6B" w:rsidRPr="00D7774D" w:rsidDel="00B9284B" w:rsidRDefault="00CD3E6B" w:rsidP="00D7774D">
            <w:pPr>
              <w:spacing w:after="0" w:line="240" w:lineRule="auto"/>
              <w:rPr>
                <w:del w:id="48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49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6F9F" w14:textId="70D07577" w:rsidR="00CD3E6B" w:rsidRPr="00D7774D" w:rsidDel="00B9284B" w:rsidRDefault="00CD3E6B" w:rsidP="00D7774D">
            <w:pPr>
              <w:spacing w:after="0" w:line="240" w:lineRule="auto"/>
              <w:rPr>
                <w:del w:id="50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51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B4D2" w14:textId="4B555097" w:rsidR="00CD3E6B" w:rsidRPr="00D7774D" w:rsidDel="00B9284B" w:rsidRDefault="00CD3E6B" w:rsidP="00D7774D">
            <w:pPr>
              <w:spacing w:after="0" w:line="240" w:lineRule="auto"/>
              <w:rPr>
                <w:del w:id="52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53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</w:tr>
      <w:tr w:rsidR="00CD3E6B" w:rsidRPr="00D7774D" w:rsidDel="00B9284B" w14:paraId="36C9E07D" w14:textId="7C03436D" w:rsidTr="00CD3E6B">
        <w:trPr>
          <w:trHeight w:val="300"/>
          <w:del w:id="54" w:author="Agnieszka Trojanowicz" w:date="2018-09-07T13:04:00Z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ACE6" w14:textId="6DAE4D70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55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56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3</w:delText>
              </w:r>
            </w:del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AD2D" w14:textId="1C64C79E" w:rsidR="00CD3E6B" w:rsidRPr="00D7774D" w:rsidDel="00B9284B" w:rsidRDefault="00CD3E6B" w:rsidP="00D7774D">
            <w:pPr>
              <w:spacing w:after="0" w:line="240" w:lineRule="auto"/>
              <w:rPr>
                <w:del w:id="57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58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64F9" w14:textId="0B0F06C3" w:rsidR="00CD3E6B" w:rsidRPr="00D7774D" w:rsidDel="00B9284B" w:rsidRDefault="00CD3E6B" w:rsidP="00D7774D">
            <w:pPr>
              <w:spacing w:after="0" w:line="240" w:lineRule="auto"/>
              <w:rPr>
                <w:del w:id="59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60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6F61" w14:textId="746FB1C2" w:rsidR="00CD3E6B" w:rsidRPr="00D7774D" w:rsidDel="00B9284B" w:rsidRDefault="00CD3E6B" w:rsidP="00D7774D">
            <w:pPr>
              <w:spacing w:after="0" w:line="240" w:lineRule="auto"/>
              <w:rPr>
                <w:del w:id="61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62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</w:tr>
      <w:tr w:rsidR="00CD3E6B" w:rsidRPr="00D7774D" w:rsidDel="00B9284B" w14:paraId="5A212A87" w14:textId="06A6B601" w:rsidTr="00CD3E6B">
        <w:trPr>
          <w:trHeight w:val="300"/>
          <w:del w:id="63" w:author="Agnieszka Trojanowicz" w:date="2018-09-07T13:04:00Z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E5D0" w14:textId="1543F188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64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65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4</w:delText>
              </w:r>
            </w:del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4490" w14:textId="09564DF1" w:rsidR="00CD3E6B" w:rsidRPr="00D7774D" w:rsidDel="00B9284B" w:rsidRDefault="00CD3E6B" w:rsidP="00D7774D">
            <w:pPr>
              <w:spacing w:after="0" w:line="240" w:lineRule="auto"/>
              <w:rPr>
                <w:del w:id="66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67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26A6" w14:textId="39292331" w:rsidR="00CD3E6B" w:rsidRPr="00D7774D" w:rsidDel="00B9284B" w:rsidRDefault="00CD3E6B" w:rsidP="00D7774D">
            <w:pPr>
              <w:spacing w:after="0" w:line="240" w:lineRule="auto"/>
              <w:rPr>
                <w:del w:id="68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69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F9F0" w14:textId="4AC87113" w:rsidR="00CD3E6B" w:rsidRPr="00D7774D" w:rsidDel="00B9284B" w:rsidRDefault="00CD3E6B" w:rsidP="00D7774D">
            <w:pPr>
              <w:spacing w:after="0" w:line="240" w:lineRule="auto"/>
              <w:rPr>
                <w:del w:id="70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71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</w:tr>
      <w:tr w:rsidR="00CD3E6B" w:rsidRPr="00D7774D" w:rsidDel="00B9284B" w14:paraId="73228022" w14:textId="1C0BF2EA" w:rsidTr="00CD3E6B">
        <w:trPr>
          <w:trHeight w:val="300"/>
          <w:del w:id="72" w:author="Agnieszka Trojanowicz" w:date="2018-09-07T13:04:00Z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5BAD" w14:textId="6F509944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73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74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5</w:delText>
              </w:r>
            </w:del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E57E" w14:textId="6EAEECFE" w:rsidR="00CD3E6B" w:rsidRPr="00D7774D" w:rsidDel="00B9284B" w:rsidRDefault="00CD3E6B" w:rsidP="00D7774D">
            <w:pPr>
              <w:spacing w:after="0" w:line="240" w:lineRule="auto"/>
              <w:rPr>
                <w:del w:id="75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76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1752" w14:textId="2F9F7895" w:rsidR="00CD3E6B" w:rsidRPr="00D7774D" w:rsidDel="00B9284B" w:rsidRDefault="00CD3E6B" w:rsidP="00D7774D">
            <w:pPr>
              <w:spacing w:after="0" w:line="240" w:lineRule="auto"/>
              <w:rPr>
                <w:del w:id="77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78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E2B1" w14:textId="548C0E43" w:rsidR="00CD3E6B" w:rsidRPr="00D7774D" w:rsidDel="00B9284B" w:rsidRDefault="00CD3E6B" w:rsidP="00D7774D">
            <w:pPr>
              <w:spacing w:after="0" w:line="240" w:lineRule="auto"/>
              <w:rPr>
                <w:del w:id="79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80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</w:tr>
      <w:tr w:rsidR="00CD3E6B" w:rsidRPr="00D7774D" w:rsidDel="00B9284B" w14:paraId="726CC4A2" w14:textId="372FDF33" w:rsidTr="00CD3E6B">
        <w:trPr>
          <w:trHeight w:val="300"/>
          <w:del w:id="81" w:author="Agnieszka Trojanowicz" w:date="2018-09-07T13:04:00Z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7E68" w14:textId="7893D198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82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83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6</w:delText>
              </w:r>
            </w:del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1E8A" w14:textId="0192758A" w:rsidR="00CD3E6B" w:rsidRPr="00D7774D" w:rsidDel="00B9284B" w:rsidRDefault="00CD3E6B" w:rsidP="00D7774D">
            <w:pPr>
              <w:spacing w:after="0" w:line="240" w:lineRule="auto"/>
              <w:rPr>
                <w:del w:id="84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85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8E44" w14:textId="119371A7" w:rsidR="00CD3E6B" w:rsidRPr="00D7774D" w:rsidDel="00B9284B" w:rsidRDefault="00CD3E6B" w:rsidP="00D7774D">
            <w:pPr>
              <w:spacing w:after="0" w:line="240" w:lineRule="auto"/>
              <w:rPr>
                <w:del w:id="86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87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C0FF" w14:textId="05CD7C8D" w:rsidR="00CD3E6B" w:rsidRPr="00D7774D" w:rsidDel="00B9284B" w:rsidRDefault="00CD3E6B" w:rsidP="00D7774D">
            <w:pPr>
              <w:spacing w:after="0" w:line="240" w:lineRule="auto"/>
              <w:rPr>
                <w:del w:id="88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89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</w:tr>
      <w:tr w:rsidR="00CD3E6B" w:rsidRPr="00D7774D" w:rsidDel="00B9284B" w14:paraId="5269EBC1" w14:textId="49AE5A92" w:rsidTr="00CD3E6B">
        <w:trPr>
          <w:trHeight w:val="300"/>
          <w:del w:id="90" w:author="Agnieszka Trojanowicz" w:date="2018-09-07T13:04:00Z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7E6D" w14:textId="0A5CDA9B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91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92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7</w:delText>
              </w:r>
            </w:del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F3F0" w14:textId="2521F275" w:rsidR="00CD3E6B" w:rsidRPr="00D7774D" w:rsidDel="00B9284B" w:rsidRDefault="00CD3E6B" w:rsidP="00D7774D">
            <w:pPr>
              <w:spacing w:after="0" w:line="240" w:lineRule="auto"/>
              <w:rPr>
                <w:del w:id="93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94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1DF3" w14:textId="397166A3" w:rsidR="00CD3E6B" w:rsidRPr="00D7774D" w:rsidDel="00B9284B" w:rsidRDefault="00CD3E6B" w:rsidP="00D7774D">
            <w:pPr>
              <w:spacing w:after="0" w:line="240" w:lineRule="auto"/>
              <w:rPr>
                <w:del w:id="95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96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42BC" w14:textId="6CB7290A" w:rsidR="00CD3E6B" w:rsidRPr="00D7774D" w:rsidDel="00B9284B" w:rsidRDefault="00CD3E6B" w:rsidP="00D7774D">
            <w:pPr>
              <w:spacing w:after="0" w:line="240" w:lineRule="auto"/>
              <w:rPr>
                <w:del w:id="97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98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</w:tr>
      <w:tr w:rsidR="00CD3E6B" w:rsidRPr="00D7774D" w:rsidDel="00B9284B" w14:paraId="086C68A8" w14:textId="0E60FC12" w:rsidTr="00CD3E6B">
        <w:trPr>
          <w:trHeight w:val="300"/>
          <w:del w:id="99" w:author="Agnieszka Trojanowicz" w:date="2018-09-07T13:04:00Z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3390" w14:textId="5634CB9E" w:rsidR="00CD3E6B" w:rsidRPr="00D7774D" w:rsidDel="00B9284B" w:rsidRDefault="00CD3E6B" w:rsidP="00D7774D">
            <w:pPr>
              <w:spacing w:after="0" w:line="240" w:lineRule="auto"/>
              <w:jc w:val="right"/>
              <w:rPr>
                <w:del w:id="100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101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8</w:delText>
              </w:r>
            </w:del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FD17" w14:textId="028C1A44" w:rsidR="00CD3E6B" w:rsidRPr="00D7774D" w:rsidDel="00B9284B" w:rsidRDefault="00CD3E6B" w:rsidP="00D7774D">
            <w:pPr>
              <w:spacing w:after="0" w:line="240" w:lineRule="auto"/>
              <w:rPr>
                <w:del w:id="102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103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5D23" w14:textId="2DA871CD" w:rsidR="00CD3E6B" w:rsidRPr="00D7774D" w:rsidDel="00B9284B" w:rsidRDefault="00CD3E6B" w:rsidP="00D7774D">
            <w:pPr>
              <w:spacing w:after="0" w:line="240" w:lineRule="auto"/>
              <w:rPr>
                <w:del w:id="104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105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B2DC" w14:textId="720D96D9" w:rsidR="00CD3E6B" w:rsidRPr="00D7774D" w:rsidDel="00B9284B" w:rsidRDefault="00CD3E6B" w:rsidP="00D7774D">
            <w:pPr>
              <w:spacing w:after="0" w:line="240" w:lineRule="auto"/>
              <w:rPr>
                <w:del w:id="106" w:author="Agnieszka Trojanowicz" w:date="2018-09-07T13:04:00Z"/>
                <w:rFonts w:ascii="Calibri" w:eastAsia="Times New Roman" w:hAnsi="Calibri" w:cs="Times New Roman"/>
                <w:color w:val="000000"/>
                <w:lang w:eastAsia="pl-PL"/>
              </w:rPr>
            </w:pPr>
            <w:del w:id="107" w:author="Agnieszka Trojanowicz" w:date="2018-09-07T13:04:00Z">
              <w:r w:rsidRPr="00D7774D" w:rsidDel="00B9284B">
                <w:rPr>
                  <w:rFonts w:ascii="Calibri" w:eastAsia="Times New Roman" w:hAnsi="Calibri" w:cs="Times New Roman"/>
                  <w:color w:val="000000"/>
                  <w:lang w:eastAsia="pl-PL"/>
                </w:rPr>
                <w:delText> </w:delText>
              </w:r>
            </w:del>
          </w:p>
        </w:tc>
      </w:tr>
    </w:tbl>
    <w:p w14:paraId="18BCA21D" w14:textId="39B2EE1F" w:rsidR="00D7774D" w:rsidDel="00B9284B" w:rsidRDefault="00D7774D" w:rsidP="00D7774D">
      <w:pPr>
        <w:pStyle w:val="Tekstpodstawowy"/>
        <w:spacing w:before="75"/>
        <w:ind w:left="2861"/>
        <w:rPr>
          <w:del w:id="108" w:author="Agnieszka Trojanowicz" w:date="2018-09-07T13:04:00Z"/>
          <w:lang w:val="pl-PL"/>
        </w:rPr>
      </w:pPr>
    </w:p>
    <w:p w14:paraId="1EC27C9D" w14:textId="2065DBDA" w:rsidR="00EC14F0" w:rsidDel="00B9284B" w:rsidRDefault="00EC14F0" w:rsidP="00D7774D">
      <w:pPr>
        <w:pStyle w:val="Tekstpodstawowy"/>
        <w:spacing w:before="75"/>
        <w:ind w:left="2861"/>
        <w:rPr>
          <w:del w:id="109" w:author="Agnieszka Trojanowicz" w:date="2018-09-07T13:04:00Z"/>
          <w:lang w:val="pl-PL"/>
        </w:rPr>
      </w:pPr>
    </w:p>
    <w:p w14:paraId="26334564" w14:textId="7EB003B2" w:rsidR="00EC14F0" w:rsidDel="00B9284B" w:rsidRDefault="00EC14F0" w:rsidP="00D7774D">
      <w:pPr>
        <w:pStyle w:val="Tekstpodstawowy"/>
        <w:spacing w:before="75"/>
        <w:ind w:left="2861"/>
        <w:rPr>
          <w:del w:id="110" w:author="Agnieszka Trojanowicz" w:date="2018-09-07T13:04:00Z"/>
          <w:lang w:val="pl-PL"/>
        </w:rPr>
      </w:pPr>
    </w:p>
    <w:tbl>
      <w:tblPr>
        <w:tblStyle w:val="Tabela-Siatka"/>
        <w:tblW w:w="14459" w:type="dxa"/>
        <w:tblInd w:w="-34" w:type="dxa"/>
        <w:tblLook w:val="04A0" w:firstRow="1" w:lastRow="0" w:firstColumn="1" w:lastColumn="0" w:noHBand="0" w:noVBand="1"/>
      </w:tblPr>
      <w:tblGrid>
        <w:gridCol w:w="14459"/>
      </w:tblGrid>
      <w:tr w:rsidR="00EC14F0" w:rsidDel="00B9284B" w14:paraId="0C876542" w14:textId="111AC2AB" w:rsidTr="00EC14F0">
        <w:trPr>
          <w:del w:id="111" w:author="Agnieszka Trojanowicz" w:date="2018-09-07T13:04:00Z"/>
        </w:trPr>
        <w:tc>
          <w:tcPr>
            <w:tcW w:w="14459" w:type="dxa"/>
          </w:tcPr>
          <w:p w14:paraId="4AEFDD35" w14:textId="1ECCE29B" w:rsidR="00EC14F0" w:rsidRPr="00542140" w:rsidDel="00B9284B" w:rsidRDefault="00EC14F0" w:rsidP="00EC14F0">
            <w:pPr>
              <w:pStyle w:val="Tekstpodstawowy"/>
              <w:spacing w:before="75"/>
              <w:rPr>
                <w:del w:id="112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13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Oświadczam, że otrzymałem(am) i zapoznałem(am) się z warunkami umowy ubezpieczenia, doręczonymi OWU EDU Plus zatwierdzonymi uchwałą  nr 01/27/03/2018 Zarządu InterRisk TU S.A. Vienna Insurance Group z dnia 27 marca 2018r.  ("Ogólne Warunki Ubezpieczenia"), informacją o której mowa w art. 17 ust. 1 ustawy o działalności ubezpieczeniowej i reasekuracyjnej, informacją dotyczącą możliwości i procedury złożenia i rozpatrzenia skarg i reklamacji, organu właściwego do ich rozpatrzenia oraz pozasądowego rozpatrywania sporów.</w:delText>
              </w:r>
            </w:del>
          </w:p>
          <w:p w14:paraId="6F0629BF" w14:textId="0CFDC1CD" w:rsidR="00EC14F0" w:rsidRPr="00542140" w:rsidDel="00B9284B" w:rsidRDefault="00EC14F0" w:rsidP="00EC14F0">
            <w:pPr>
              <w:pStyle w:val="Tekstpodstawowy"/>
              <w:spacing w:before="75"/>
              <w:rPr>
                <w:del w:id="114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15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Oświadczam, że otrzymałem(am) ustandaryzowany dokument zawierający informacje o produkcie ubezpieczeniowym. Jestem świadomy, że dokument ten ma charakter informacyjny, a pełne informacje o produkcie ubezpieczeniowym zawarte są w Ogólnych Warunkach Ubezpieczenia.</w:delText>
              </w:r>
            </w:del>
          </w:p>
          <w:p w14:paraId="5A7C6904" w14:textId="41AAB451" w:rsidR="00EC14F0" w:rsidRPr="00542140" w:rsidDel="00B9284B" w:rsidRDefault="00EC14F0" w:rsidP="00EC14F0">
            <w:pPr>
              <w:pStyle w:val="Tekstpodstawowy"/>
              <w:spacing w:before="75"/>
              <w:rPr>
                <w:del w:id="116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17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 xml:space="preserve">Oświadczam, że zostałem(am) poinformowany(a), że przysługuje mi prawo składania skarg i zastrzeżeń dotyczących usług świadczonych przez InterRisk, zwanych dalej łącznie reklamacjami. Reklamację można złożyć w każdej jednostce organizacyjnej InterRisk obsługującej klientów w następujący sposób: a) w formie pisemnej – osobiście lub za pośrednictwem operatora pocztowego lub kuriera albo b) ustnie - telefonicznie poprzez InterRisk Kontakt (nr tel.: 22 575 25 25) lub osobiście do protokołu w jednostce organizacyjnej InterRisk obsługującej klientów. InterRisk udziela odpowiedzi na reklamację w formie papierowej lub na trwałym nośniku w ciągu 30 dni od dnia otrzymania reklamacji lub w ciągu 60 dni w szczególnie skomplikowanych przypadkach. Odpowiedź na reklamację osoby fizycznej może być dostarczona za pomocą poczty elektronicznej tylko na wniosek tej osoby.  </w:delText>
              </w:r>
            </w:del>
          </w:p>
          <w:p w14:paraId="29EFCA8A" w14:textId="1236E182" w:rsidR="00EC14F0" w:rsidRPr="00542140" w:rsidDel="00B9284B" w:rsidRDefault="00EC14F0" w:rsidP="00D7774D">
            <w:pPr>
              <w:pStyle w:val="Tekstpodstawowy"/>
              <w:spacing w:before="75"/>
              <w:rPr>
                <w:del w:id="118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19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 xml:space="preserve">Oświadczam, że zapoznałem(am) się z treścią dokumentu „Obowiązek Informacyjny </w:delText>
              </w:r>
              <w:r w:rsidR="004428DF"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 xml:space="preserve">InterRisk TU S.A. Vienna Insurance Group jako 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Administratora Danych Osobowych”.</w:delText>
              </w:r>
            </w:del>
          </w:p>
          <w:p w14:paraId="6F39E9D2" w14:textId="70A16543" w:rsidR="00EC14F0" w:rsidRPr="00542140" w:rsidDel="00B9284B" w:rsidRDefault="00EC14F0" w:rsidP="00EC14F0">
            <w:pPr>
              <w:pStyle w:val="Tekstpodstawowy"/>
              <w:spacing w:before="75"/>
              <w:rPr>
                <w:del w:id="120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21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 xml:space="preserve">Wysokość składki za osobę: 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tab/>
                <w:delText>wpisać kwotę :____________PLN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tab/>
                <w:delText>Wyczynowe uprawianie sportu: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tab/>
                <w:delText>• TAK  /   •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NIE - właściwe zaznaczyć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tab/>
              </w:r>
            </w:del>
          </w:p>
          <w:p w14:paraId="621DA94B" w14:textId="7AB6BD7D" w:rsidR="00EC14F0" w:rsidRPr="00542140" w:rsidDel="00B9284B" w:rsidRDefault="00EC14F0" w:rsidP="00EC14F0">
            <w:pPr>
              <w:pStyle w:val="Tekstpodstawowy"/>
              <w:spacing w:before="75"/>
              <w:rPr>
                <w:del w:id="122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</w:p>
          <w:p w14:paraId="4F8D6996" w14:textId="6EA20D1C" w:rsidR="00EC14F0" w:rsidRPr="00542140" w:rsidDel="00B9284B" w:rsidRDefault="00EC14F0" w:rsidP="00EC14F0">
            <w:pPr>
              <w:pStyle w:val="Tekstpodstawowy"/>
              <w:spacing w:before="75"/>
              <w:rPr>
                <w:del w:id="123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24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Imię i nazwisko (dziecka, ucznia, studenta) :………………………………………………………………………………………………………………………………………………………………………………</w:delText>
              </w:r>
            </w:del>
          </w:p>
          <w:p w14:paraId="52C55205" w14:textId="59DDEC59" w:rsidR="00EC14F0" w:rsidRPr="00542140" w:rsidDel="00B9284B" w:rsidRDefault="00EC14F0" w:rsidP="00EC14F0">
            <w:pPr>
              <w:pStyle w:val="Tekstpodstawowy"/>
              <w:spacing w:before="75"/>
              <w:rPr>
                <w:del w:id="125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</w:p>
          <w:p w14:paraId="398C3F39" w14:textId="2265E71D" w:rsidR="00EC14F0" w:rsidRPr="00542140" w:rsidDel="00B9284B" w:rsidRDefault="00EC14F0" w:rsidP="00EC14F0">
            <w:pPr>
              <w:pStyle w:val="Tekstpodstawowy"/>
              <w:spacing w:before="75"/>
              <w:rPr>
                <w:del w:id="126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27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Podpis Ubezpieczonego/ opiekuna prawnego Ubezpieczonego:…………………………………………………………………………………………………………………………………………………………..</w:delText>
              </w:r>
            </w:del>
          </w:p>
          <w:p w14:paraId="1C553964" w14:textId="3A6007DF" w:rsidR="00EC14F0" w:rsidRPr="00542140" w:rsidDel="00B9284B" w:rsidRDefault="00EC14F0" w:rsidP="00D7774D">
            <w:pPr>
              <w:pStyle w:val="Tekstpodstawowy"/>
              <w:spacing w:before="75"/>
              <w:rPr>
                <w:del w:id="128" w:author="Agnieszka Trojanowicz" w:date="2018-09-07T13:04:00Z"/>
                <w:color w:val="000000" w:themeColor="text1"/>
                <w:lang w:val="pl-PL"/>
              </w:rPr>
            </w:pPr>
          </w:p>
        </w:tc>
      </w:tr>
      <w:tr w:rsidR="00EC14F0" w:rsidDel="00B9284B" w14:paraId="751CA0CB" w14:textId="6E1ED014" w:rsidTr="00F902A7">
        <w:trPr>
          <w:del w:id="129" w:author="Agnieszka Trojanowicz" w:date="2018-09-07T13:04:00Z"/>
        </w:trPr>
        <w:tc>
          <w:tcPr>
            <w:tcW w:w="14459" w:type="dxa"/>
          </w:tcPr>
          <w:p w14:paraId="321B9D7F" w14:textId="2A84A4BC" w:rsidR="00EC14F0" w:rsidRPr="00542140" w:rsidDel="00B9284B" w:rsidRDefault="00EC14F0" w:rsidP="00F902A7">
            <w:pPr>
              <w:pStyle w:val="Tekstpodstawowy"/>
              <w:spacing w:before="75"/>
              <w:rPr>
                <w:del w:id="130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31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Oświadczam, że otrzymałem(am) i zapoznałem(am) się z warunkami umowy ubezpieczenia, doręczonymi OWU EDU Plus zatwierdzonymi uchwałą  nr 01/27/03/2018 Zarządu InterRisk TU S.A. Vienna Insurance Group z dnia 27 marca 2018r.  ("Ogólne Warunki Ubezpieczenia"), informacją o której mowa w art. 17 ust. 1 ustawy o działalności ubezpieczeniowej i reasekuracyjnej, informacją dotyczącą możliwości i procedury złożenia i rozpatrzenia skarg i reklamacji, organu właściwego do ich rozpatrzenia oraz pozasądowego rozpatrywania sporów.</w:delText>
              </w:r>
            </w:del>
          </w:p>
          <w:p w14:paraId="6875EF65" w14:textId="43809DD3" w:rsidR="00EC14F0" w:rsidRPr="00542140" w:rsidDel="00B9284B" w:rsidRDefault="00EC14F0" w:rsidP="00F902A7">
            <w:pPr>
              <w:pStyle w:val="Tekstpodstawowy"/>
              <w:spacing w:before="75"/>
              <w:rPr>
                <w:del w:id="132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33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Oświadczam, że otrzymałem(am) ustandaryzowany dokument zawierający informacje o produkcie ubezpieczeniowym. Jestem świadomy, że dokument ten ma charakter informacyjny, a pełne informacje o produkcie ubezpieczeniowym zawarte są w Ogólnych Warunkach Ubezpieczenia.</w:delText>
              </w:r>
            </w:del>
          </w:p>
          <w:p w14:paraId="0F6DE2DD" w14:textId="78778AF4" w:rsidR="00EC14F0" w:rsidRPr="00542140" w:rsidDel="00B9284B" w:rsidRDefault="00EC14F0" w:rsidP="00F902A7">
            <w:pPr>
              <w:pStyle w:val="Tekstpodstawowy"/>
              <w:spacing w:before="75"/>
              <w:rPr>
                <w:del w:id="134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35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 xml:space="preserve">Oświadczam, że zostałem(am) poinformowany(a), że przysługuje mi prawo składania skarg i zastrzeżeń dotyczących usług świadczonych przez InterRisk, zwanych dalej łącznie reklamacjami. Reklamację można złożyć w każdej jednostce organizacyjnej InterRisk obsługującej klientów w następujący sposób: a) w formie pisemnej – osobiście lub za pośrednictwem operatora pocztowego lub kuriera albo b) ustnie - telefonicznie poprzez InterRisk Kontakt (nr tel.: 22 575 25 25) lub osobiście do protokołu w jednostce organizacyjnej InterRisk obsługującej klientów. InterRisk udziela odpowiedzi na reklamację w formie papierowej lub na trwałym nośniku w ciągu 30 dni od dnia otrzymania reklamacji lub w ciągu 60 dni w szczególnie skomplikowanych przypadkach. Odpowiedź na reklamację osoby fizycznej może być dostarczona za pomocą poczty elektronicznej tylko na wniosek tej osoby.  </w:delText>
              </w:r>
            </w:del>
          </w:p>
          <w:p w14:paraId="05A504B7" w14:textId="7878B14E" w:rsidR="00EC14F0" w:rsidRPr="00542140" w:rsidDel="00B9284B" w:rsidRDefault="00EC14F0" w:rsidP="00F902A7">
            <w:pPr>
              <w:pStyle w:val="Tekstpodstawowy"/>
              <w:spacing w:before="75"/>
              <w:rPr>
                <w:del w:id="136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37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 xml:space="preserve">Oświadczam, że zapoznałem(am) się z treścią dokumentu „Obowiązek Informacyjny </w:delText>
              </w:r>
              <w:r w:rsidR="00AE5206"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 xml:space="preserve">InterRisk TU S.A. Vienna Insurance Group jako 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Administratora Danych Osobowych”.</w:delText>
              </w:r>
            </w:del>
          </w:p>
          <w:p w14:paraId="26B29E73" w14:textId="5F0DD8D7" w:rsidR="00EC14F0" w:rsidRPr="00542140" w:rsidDel="00B9284B" w:rsidRDefault="00EC14F0" w:rsidP="00F902A7">
            <w:pPr>
              <w:pStyle w:val="Tekstpodstawowy"/>
              <w:spacing w:before="75"/>
              <w:rPr>
                <w:del w:id="138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39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 xml:space="preserve">Wysokość składki za osobę: 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tab/>
                <w:delText>wpisać kwotę :____________PLN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tab/>
                <w:delText>Wyczynowe uprawianie sportu: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tab/>
                <w:delText>• TAK  /   •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NIE - właściwe zaznaczyć</w:delText>
              </w:r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tab/>
              </w:r>
            </w:del>
          </w:p>
          <w:p w14:paraId="2D755D92" w14:textId="3144AA8A" w:rsidR="00EC14F0" w:rsidRPr="00542140" w:rsidDel="00B9284B" w:rsidRDefault="00EC14F0" w:rsidP="00F902A7">
            <w:pPr>
              <w:pStyle w:val="Tekstpodstawowy"/>
              <w:spacing w:before="75"/>
              <w:rPr>
                <w:del w:id="140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</w:p>
          <w:p w14:paraId="0A9381EF" w14:textId="7D6B4587" w:rsidR="00EC14F0" w:rsidRPr="00542140" w:rsidDel="00B9284B" w:rsidRDefault="00EC14F0" w:rsidP="00F902A7">
            <w:pPr>
              <w:pStyle w:val="Tekstpodstawowy"/>
              <w:spacing w:before="75"/>
              <w:rPr>
                <w:del w:id="141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42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Imię i nazwisko (dziecka, ucznia, studenta) :………………………………………………………………………………………………………………………………………………………………………………</w:delText>
              </w:r>
            </w:del>
          </w:p>
          <w:p w14:paraId="57EC63C5" w14:textId="175740C9" w:rsidR="00EC14F0" w:rsidRPr="00542140" w:rsidDel="00B9284B" w:rsidRDefault="00EC14F0" w:rsidP="00F902A7">
            <w:pPr>
              <w:pStyle w:val="Tekstpodstawowy"/>
              <w:spacing w:before="75"/>
              <w:rPr>
                <w:del w:id="143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</w:p>
          <w:p w14:paraId="22BC7461" w14:textId="529B63CF" w:rsidR="00EC14F0" w:rsidRPr="00542140" w:rsidDel="00B9284B" w:rsidRDefault="00EC14F0" w:rsidP="00F902A7">
            <w:pPr>
              <w:pStyle w:val="Tekstpodstawowy"/>
              <w:spacing w:before="75"/>
              <w:rPr>
                <w:del w:id="144" w:author="Agnieszka Trojanowicz" w:date="2018-09-07T13:04:00Z"/>
                <w:b w:val="0"/>
                <w:color w:val="000000" w:themeColor="text1"/>
                <w:sz w:val="16"/>
                <w:szCs w:val="16"/>
                <w:lang w:val="pl-PL"/>
              </w:rPr>
            </w:pPr>
            <w:del w:id="145" w:author="Agnieszka Trojanowicz" w:date="2018-09-07T13:04:00Z">
              <w:r w:rsidRPr="00542140" w:rsidDel="00B9284B">
                <w:rPr>
                  <w:b w:val="0"/>
                  <w:color w:val="000000" w:themeColor="text1"/>
                  <w:sz w:val="16"/>
                  <w:szCs w:val="16"/>
                  <w:lang w:val="pl-PL"/>
                </w:rPr>
                <w:delText>Podpis Ubezpieczonego/ opiekuna prawnego Ubezpieczonego:…………………………………………………………………………………………………………………………………………………………..</w:delText>
              </w:r>
            </w:del>
          </w:p>
          <w:p w14:paraId="32C971B9" w14:textId="2E50D597" w:rsidR="00EC14F0" w:rsidRPr="00542140" w:rsidDel="00B9284B" w:rsidRDefault="00EC14F0" w:rsidP="00F902A7">
            <w:pPr>
              <w:pStyle w:val="Tekstpodstawowy"/>
              <w:spacing w:before="75"/>
              <w:rPr>
                <w:del w:id="146" w:author="Agnieszka Trojanowicz" w:date="2018-09-07T13:04:00Z"/>
                <w:color w:val="000000" w:themeColor="text1"/>
                <w:lang w:val="pl-PL"/>
              </w:rPr>
            </w:pPr>
          </w:p>
        </w:tc>
      </w:tr>
    </w:tbl>
    <w:p w14:paraId="17F9C334" w14:textId="2F218162" w:rsidR="00EC14F0" w:rsidDel="00B9284B" w:rsidRDefault="00EC14F0" w:rsidP="00D7774D">
      <w:pPr>
        <w:pStyle w:val="Tekstpodstawowy"/>
        <w:spacing w:before="75"/>
        <w:ind w:left="2861"/>
        <w:rPr>
          <w:del w:id="147" w:author="Agnieszka Trojanowicz" w:date="2018-09-07T13:04:00Z"/>
          <w:lang w:val="pl-PL"/>
        </w:rPr>
      </w:pPr>
    </w:p>
    <w:p w14:paraId="66517CBC" w14:textId="336D58A8" w:rsidR="00EC14F0" w:rsidDel="00B9284B" w:rsidRDefault="00EC14F0" w:rsidP="00D7774D">
      <w:pPr>
        <w:pStyle w:val="Tekstpodstawowy"/>
        <w:spacing w:before="75"/>
        <w:ind w:left="2861"/>
        <w:rPr>
          <w:del w:id="148" w:author="Agnieszka Trojanowicz" w:date="2018-09-07T13:04:00Z"/>
          <w:lang w:val="pl-PL"/>
        </w:rPr>
      </w:pPr>
    </w:p>
    <w:p w14:paraId="6A014989" w14:textId="04EEE686" w:rsidR="00EC14F0" w:rsidDel="00B9284B" w:rsidRDefault="00EC14F0" w:rsidP="00D7774D">
      <w:pPr>
        <w:pStyle w:val="Tekstpodstawowy"/>
        <w:spacing w:before="75"/>
        <w:ind w:left="2861"/>
        <w:rPr>
          <w:del w:id="149" w:author="Agnieszka Trojanowicz" w:date="2018-09-07T13:04:00Z"/>
          <w:lang w:val="pl-PL"/>
        </w:rPr>
      </w:pPr>
    </w:p>
    <w:p w14:paraId="4E6EF632" w14:textId="5C0E4CB7" w:rsidR="00EC14F0" w:rsidDel="00B9284B" w:rsidRDefault="00EC14F0" w:rsidP="00D7774D">
      <w:pPr>
        <w:pStyle w:val="Tekstpodstawowy"/>
        <w:spacing w:before="75"/>
        <w:ind w:left="2861"/>
        <w:rPr>
          <w:del w:id="150" w:author="Agnieszka Trojanowicz" w:date="2018-09-07T13:04:00Z"/>
          <w:lang w:val="pl-PL"/>
        </w:rPr>
      </w:pPr>
    </w:p>
    <w:p w14:paraId="5F2B3533" w14:textId="77777777" w:rsidR="00EC14F0" w:rsidRDefault="00EC14F0" w:rsidP="00D7774D">
      <w:pPr>
        <w:pStyle w:val="Tekstpodstawowy"/>
        <w:spacing w:before="75"/>
        <w:ind w:left="2861"/>
        <w:rPr>
          <w:lang w:val="pl-PL"/>
        </w:rPr>
      </w:pPr>
      <w:bookmarkStart w:id="151" w:name="_GoBack"/>
      <w:bookmarkEnd w:id="151"/>
    </w:p>
    <w:tbl>
      <w:tblPr>
        <w:tblStyle w:val="Tabela-Siatka"/>
        <w:tblW w:w="14459" w:type="dxa"/>
        <w:tblInd w:w="-34" w:type="dxa"/>
        <w:tblLook w:val="04A0" w:firstRow="1" w:lastRow="0" w:firstColumn="1" w:lastColumn="0" w:noHBand="0" w:noVBand="1"/>
      </w:tblPr>
      <w:tblGrid>
        <w:gridCol w:w="14459"/>
      </w:tblGrid>
      <w:tr w:rsidR="00EC14F0" w14:paraId="378031B4" w14:textId="77777777" w:rsidTr="00F902A7">
        <w:tc>
          <w:tcPr>
            <w:tcW w:w="14459" w:type="dxa"/>
          </w:tcPr>
          <w:p w14:paraId="2EF4F10F" w14:textId="77777777" w:rsidR="00EC14F0" w:rsidRP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Oświadczam, że otrzymałem(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>) i zapoznałem(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) się z warunkami umowy ubezpieczenia, doręczonymi OWU EDU Plus zatwierdzonymi uchwałą  nr 01/27/03/2018 Zarządu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TU S.A.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Vienna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Insurance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Group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z dnia 27 marca 2018r.  ("Ogólne Warunki Ubezpieczenia"), informacją o której mowa w art. 17 ust. 1 ustawy o działalności ubezpieczeniowej i reasekuracyjnej, informacją dotyczącą możliwości i procedury złożenia i rozpatrzenia skarg i reklamacji, organu właściwego do ich rozpatrzenia oraz pozasądowego rozpatrywania sporów.</w:t>
            </w:r>
          </w:p>
          <w:p w14:paraId="05D093EF" w14:textId="77777777" w:rsidR="00EC14F0" w:rsidRP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Oświadczam, że otrzymałem(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>) ustandaryzowany dokument zawierający informacje o produkcie ubezpieczeniowym. Jestem świadomy, że dokument ten ma charakter informacyjny, a pełne informacje o produkcie ubezpieczeniowym zawarte są w Ogólnych Warunkach Ubezpieczenia.</w:t>
            </w:r>
          </w:p>
          <w:p w14:paraId="2DC7F63E" w14:textId="77777777" w:rsidR="00EC14F0" w:rsidRP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Oświadczam, że zostałem(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) poinformowany(a), że przysługuje mi prawo składania skarg i zastrzeżeń dotyczących usług świadczonych przez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, zwanych dalej łącznie reklamacjami. Reklamację można złożyć w każdej jednostce organizacyjnej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obsługującej klientów w następujący sposób: a) w formie pisemnej – osobiście lub za pośrednictwem operatora pocztowego lub kuriera albo b) ustnie - telefonicznie poprzez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Kontakt (nr tel.: 22 575 25 25) lub osobiście do protokołu w jednostce organizacyjnej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obsługującej klientów.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udziela odpowiedzi na reklamację w formie papierowej lub na trwałym nośniku w ciągu 30 dni od dnia otrzymania reklamacji lub w ciągu 60 dni w szczególnie skomplikowanych przypadkach. Odpowiedź na reklamację osoby fizycznej może być dostarczona za pomocą poczty elektronicznej tylko na wniosek tej osoby.  </w:t>
            </w:r>
          </w:p>
          <w:p w14:paraId="6B3E67C3" w14:textId="5B9FC69F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Oświadczam, że zapoznałem(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) się z treścią dokumentu „Obowiązek Informacyjny </w:t>
            </w:r>
            <w:proofErr w:type="spellStart"/>
            <w:r w:rsidR="00AE5206"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="00AE5206" w:rsidRPr="00EC14F0">
              <w:rPr>
                <w:b w:val="0"/>
                <w:sz w:val="16"/>
                <w:szCs w:val="16"/>
                <w:lang w:val="pl-PL"/>
              </w:rPr>
              <w:t xml:space="preserve"> TU S.A. </w:t>
            </w:r>
            <w:proofErr w:type="spellStart"/>
            <w:r w:rsidR="00AE5206" w:rsidRPr="00EC14F0">
              <w:rPr>
                <w:b w:val="0"/>
                <w:sz w:val="16"/>
                <w:szCs w:val="16"/>
                <w:lang w:val="pl-PL"/>
              </w:rPr>
              <w:t>Vienna</w:t>
            </w:r>
            <w:proofErr w:type="spellEnd"/>
            <w:r w:rsidR="00AE5206"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proofErr w:type="spellStart"/>
            <w:r w:rsidR="00AE5206" w:rsidRPr="00EC14F0">
              <w:rPr>
                <w:b w:val="0"/>
                <w:sz w:val="16"/>
                <w:szCs w:val="16"/>
                <w:lang w:val="pl-PL"/>
              </w:rPr>
              <w:t>Insurance</w:t>
            </w:r>
            <w:proofErr w:type="spellEnd"/>
            <w:r w:rsidR="00AE5206"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proofErr w:type="spellStart"/>
            <w:r w:rsidR="00AE5206" w:rsidRPr="00EC14F0">
              <w:rPr>
                <w:b w:val="0"/>
                <w:sz w:val="16"/>
                <w:szCs w:val="16"/>
                <w:lang w:val="pl-PL"/>
              </w:rPr>
              <w:t>Group</w:t>
            </w:r>
            <w:proofErr w:type="spellEnd"/>
            <w:r w:rsidR="00AE5206"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r w:rsidR="00AE5206">
              <w:rPr>
                <w:b w:val="0"/>
                <w:sz w:val="16"/>
                <w:szCs w:val="16"/>
                <w:lang w:val="pl-PL"/>
              </w:rPr>
              <w:t xml:space="preserve">jako </w:t>
            </w:r>
            <w:r w:rsidRPr="00EC14F0">
              <w:rPr>
                <w:b w:val="0"/>
                <w:sz w:val="16"/>
                <w:szCs w:val="16"/>
                <w:lang w:val="pl-PL"/>
              </w:rPr>
              <w:t>Administratora Danych Osobowych”, który został mi przedstawiony jako osobie, której dane dotyczą.</w:t>
            </w:r>
          </w:p>
          <w:p w14:paraId="541F895E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 xml:space="preserve">Wysokość składki za osobę: </w:t>
            </w:r>
            <w:r w:rsidRPr="00EC14F0">
              <w:rPr>
                <w:b w:val="0"/>
                <w:sz w:val="16"/>
                <w:szCs w:val="16"/>
                <w:lang w:val="pl-PL"/>
              </w:rPr>
              <w:tab/>
              <w:t>wpisać kwotę :____________PLN</w:t>
            </w:r>
            <w:r w:rsidRPr="00EC14F0">
              <w:rPr>
                <w:b w:val="0"/>
                <w:sz w:val="16"/>
                <w:szCs w:val="16"/>
                <w:lang w:val="pl-PL"/>
              </w:rPr>
              <w:tab/>
              <w:t>Wyczynowe uprawianie sportu:</w:t>
            </w:r>
            <w:r w:rsidRPr="00EC14F0">
              <w:rPr>
                <w:b w:val="0"/>
                <w:sz w:val="16"/>
                <w:szCs w:val="16"/>
                <w:lang w:val="pl-PL"/>
              </w:rPr>
              <w:tab/>
              <w:t>• TAK  /   •</w:t>
            </w:r>
            <w:r w:rsidRPr="00EC14F0">
              <w:rPr>
                <w:b w:val="0"/>
                <w:sz w:val="16"/>
                <w:szCs w:val="16"/>
                <w:lang w:val="pl-PL"/>
              </w:rPr>
              <w:t>NIE - właściwe zaznaczyć</w:t>
            </w:r>
            <w:r w:rsidRPr="00EC14F0">
              <w:rPr>
                <w:b w:val="0"/>
                <w:sz w:val="16"/>
                <w:szCs w:val="16"/>
                <w:lang w:val="pl-PL"/>
              </w:rPr>
              <w:tab/>
            </w:r>
          </w:p>
          <w:p w14:paraId="58E5B9C8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</w:p>
          <w:p w14:paraId="0015174F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Imię</w:t>
            </w:r>
            <w:r>
              <w:rPr>
                <w:b w:val="0"/>
                <w:sz w:val="16"/>
                <w:szCs w:val="16"/>
                <w:lang w:val="pl-PL"/>
              </w:rPr>
              <w:t xml:space="preserve"> i na</w:t>
            </w:r>
            <w:r w:rsidRPr="00EC14F0">
              <w:rPr>
                <w:b w:val="0"/>
                <w:sz w:val="16"/>
                <w:szCs w:val="16"/>
                <w:lang w:val="pl-PL"/>
              </w:rPr>
              <w:t>zwisko</w:t>
            </w:r>
            <w:r>
              <w:rPr>
                <w:b w:val="0"/>
                <w:sz w:val="16"/>
                <w:szCs w:val="16"/>
                <w:lang w:val="pl-PL"/>
              </w:rPr>
              <w:t xml:space="preserve"> (dziecka, ucznia, studenta) :………………………………………………………………………………………………………………………………………………………………………………</w:t>
            </w:r>
          </w:p>
          <w:p w14:paraId="442BE985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</w:p>
          <w:p w14:paraId="63AA7985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P</w:t>
            </w:r>
            <w:r w:rsidRPr="00EC14F0">
              <w:rPr>
                <w:b w:val="0"/>
                <w:sz w:val="16"/>
                <w:szCs w:val="16"/>
                <w:lang w:val="pl-PL"/>
              </w:rPr>
              <w:t>odpis Ubezpieczonego/ opiekuna prawnego Ubezpieczonego</w:t>
            </w:r>
            <w:r>
              <w:rPr>
                <w:b w:val="0"/>
                <w:sz w:val="16"/>
                <w:szCs w:val="16"/>
                <w:lang w:val="pl-PL"/>
              </w:rPr>
              <w:t>:…………………………………………………………………………………………………………………………………………………………..</w:t>
            </w:r>
          </w:p>
          <w:p w14:paraId="1E04C181" w14:textId="77777777" w:rsidR="00EC14F0" w:rsidRDefault="00EC14F0" w:rsidP="00F902A7">
            <w:pPr>
              <w:pStyle w:val="Tekstpodstawowy"/>
              <w:spacing w:before="75"/>
              <w:rPr>
                <w:lang w:val="pl-PL"/>
              </w:rPr>
            </w:pPr>
          </w:p>
        </w:tc>
      </w:tr>
      <w:tr w:rsidR="00EC14F0" w14:paraId="00BCE747" w14:textId="77777777" w:rsidTr="00F902A7">
        <w:tc>
          <w:tcPr>
            <w:tcW w:w="14459" w:type="dxa"/>
          </w:tcPr>
          <w:p w14:paraId="4BFF96F0" w14:textId="77777777" w:rsidR="00EC14F0" w:rsidRP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Oświadczam, że otrzymałem(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>) i zapoznałem(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) się z warunkami umowy ubezpieczenia, doręczonymi OWU EDU Plus zatwierdzonymi uchwałą  nr 01/27/03/2018 Zarządu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TU S.A.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Vienna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Insurance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Group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z dnia 27 marca 2018r.  ("Ogólne Warunki Ubezpieczenia"), informacją o której mowa w art. 17 ust. 1 ustawy o działalności ubezpieczeniowej i reasekuracyjnej, informacją dotyczącą możliwości i procedury złożenia i rozpatrzenia skarg i reklamacji, organu właściwego do ich rozpatrzenia oraz pozasądowego rozpatrywania sporów.</w:t>
            </w:r>
          </w:p>
          <w:p w14:paraId="274E5925" w14:textId="77777777" w:rsidR="00EC14F0" w:rsidRP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Oświadczam, że otrzymałem(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>) ustandaryzowany dokument zawierający informacje o produkcie ubezpieczeniowym. Jestem świadomy, że dokument ten ma charakter informacyjny, a pełne informacje o produkcie ubezpieczeniowym zawarte są w Ogólnych Warunkach Ubezpieczenia.</w:t>
            </w:r>
          </w:p>
          <w:p w14:paraId="03BE9FC3" w14:textId="77777777" w:rsidR="00EC14F0" w:rsidRP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Oświadczam, że zostałem(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) poinformowany(a), że przysługuje mi prawo składania skarg i zastrzeżeń dotyczących usług świadczonych przez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, zwanych dalej łącznie reklamacjami. Reklamację można złożyć w każdej jednostce organizacyjnej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obsługującej klientów w następujący sposób: a) w formie pisemnej – osobiście lub za pośrednictwem operatora pocztowego lub kuriera albo b) ustnie - telefonicznie poprzez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Kontakt (nr tel.: 22 575 25 25) lub osobiście do protokołu w jednostce organizacyjnej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obsługującej klientów. 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 udziela odpowiedzi na reklamację w formie papierowej lub na trwałym nośniku w ciągu 30 dni od dnia otrzymania reklamacji lub w ciągu 60 dni w szczególnie skomplikowanych przypadkach. Odpowiedź na reklamację osoby fizycznej może być dostarczona za pomocą poczty elektronicznej tylko na wniosek tej osoby.  </w:t>
            </w:r>
          </w:p>
          <w:p w14:paraId="43039B9C" w14:textId="17DDC0D5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Oświadczam, że zapoznałem(</w:t>
            </w:r>
            <w:proofErr w:type="spellStart"/>
            <w:r w:rsidRPr="00EC14F0">
              <w:rPr>
                <w:b w:val="0"/>
                <w:sz w:val="16"/>
                <w:szCs w:val="16"/>
                <w:lang w:val="pl-PL"/>
              </w:rPr>
              <w:t>am</w:t>
            </w:r>
            <w:proofErr w:type="spellEnd"/>
            <w:r w:rsidRPr="00EC14F0">
              <w:rPr>
                <w:b w:val="0"/>
                <w:sz w:val="16"/>
                <w:szCs w:val="16"/>
                <w:lang w:val="pl-PL"/>
              </w:rPr>
              <w:t xml:space="preserve">) się z treścią dokumentu „Obowiązek Informacyjny </w:t>
            </w:r>
            <w:proofErr w:type="spellStart"/>
            <w:r w:rsidR="00AE5206" w:rsidRPr="00EC14F0">
              <w:rPr>
                <w:b w:val="0"/>
                <w:sz w:val="16"/>
                <w:szCs w:val="16"/>
                <w:lang w:val="pl-PL"/>
              </w:rPr>
              <w:t>InterRisk</w:t>
            </w:r>
            <w:proofErr w:type="spellEnd"/>
            <w:r w:rsidR="00AE5206" w:rsidRPr="00EC14F0">
              <w:rPr>
                <w:b w:val="0"/>
                <w:sz w:val="16"/>
                <w:szCs w:val="16"/>
                <w:lang w:val="pl-PL"/>
              </w:rPr>
              <w:t xml:space="preserve"> TU S.A. </w:t>
            </w:r>
            <w:proofErr w:type="spellStart"/>
            <w:r w:rsidR="00AE5206" w:rsidRPr="00EC14F0">
              <w:rPr>
                <w:b w:val="0"/>
                <w:sz w:val="16"/>
                <w:szCs w:val="16"/>
                <w:lang w:val="pl-PL"/>
              </w:rPr>
              <w:t>Vienna</w:t>
            </w:r>
            <w:proofErr w:type="spellEnd"/>
            <w:r w:rsidR="00AE5206"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proofErr w:type="spellStart"/>
            <w:r w:rsidR="00AE5206" w:rsidRPr="00EC14F0">
              <w:rPr>
                <w:b w:val="0"/>
                <w:sz w:val="16"/>
                <w:szCs w:val="16"/>
                <w:lang w:val="pl-PL"/>
              </w:rPr>
              <w:t>Insurance</w:t>
            </w:r>
            <w:proofErr w:type="spellEnd"/>
            <w:r w:rsidR="00AE5206"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proofErr w:type="spellStart"/>
            <w:r w:rsidR="00AE5206" w:rsidRPr="00EC14F0">
              <w:rPr>
                <w:b w:val="0"/>
                <w:sz w:val="16"/>
                <w:szCs w:val="16"/>
                <w:lang w:val="pl-PL"/>
              </w:rPr>
              <w:t>Group</w:t>
            </w:r>
            <w:proofErr w:type="spellEnd"/>
            <w:r w:rsidR="00AE5206" w:rsidRPr="00EC14F0">
              <w:rPr>
                <w:b w:val="0"/>
                <w:sz w:val="16"/>
                <w:szCs w:val="16"/>
                <w:lang w:val="pl-PL"/>
              </w:rPr>
              <w:t xml:space="preserve"> </w:t>
            </w:r>
            <w:r w:rsidR="00AE5206">
              <w:rPr>
                <w:b w:val="0"/>
                <w:sz w:val="16"/>
                <w:szCs w:val="16"/>
                <w:lang w:val="pl-PL"/>
              </w:rPr>
              <w:t xml:space="preserve">jako </w:t>
            </w:r>
            <w:r w:rsidRPr="00EC14F0">
              <w:rPr>
                <w:b w:val="0"/>
                <w:sz w:val="16"/>
                <w:szCs w:val="16"/>
                <w:lang w:val="pl-PL"/>
              </w:rPr>
              <w:t>Administratora Danych Osobowych”.</w:t>
            </w:r>
          </w:p>
          <w:p w14:paraId="7C758A1B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 xml:space="preserve">Wysokość składki za osobę: </w:t>
            </w:r>
            <w:r w:rsidRPr="00EC14F0">
              <w:rPr>
                <w:b w:val="0"/>
                <w:sz w:val="16"/>
                <w:szCs w:val="16"/>
                <w:lang w:val="pl-PL"/>
              </w:rPr>
              <w:tab/>
              <w:t>wpisać kwotę :____________PLN</w:t>
            </w:r>
            <w:r w:rsidRPr="00EC14F0">
              <w:rPr>
                <w:b w:val="0"/>
                <w:sz w:val="16"/>
                <w:szCs w:val="16"/>
                <w:lang w:val="pl-PL"/>
              </w:rPr>
              <w:tab/>
              <w:t>Wyczynowe uprawianie sportu:</w:t>
            </w:r>
            <w:r w:rsidRPr="00EC14F0">
              <w:rPr>
                <w:b w:val="0"/>
                <w:sz w:val="16"/>
                <w:szCs w:val="16"/>
                <w:lang w:val="pl-PL"/>
              </w:rPr>
              <w:tab/>
              <w:t>• TAK  /   •</w:t>
            </w:r>
            <w:r w:rsidRPr="00EC14F0">
              <w:rPr>
                <w:b w:val="0"/>
                <w:sz w:val="16"/>
                <w:szCs w:val="16"/>
                <w:lang w:val="pl-PL"/>
              </w:rPr>
              <w:t>NIE - właściwe zaznaczyć</w:t>
            </w:r>
            <w:r w:rsidRPr="00EC14F0">
              <w:rPr>
                <w:b w:val="0"/>
                <w:sz w:val="16"/>
                <w:szCs w:val="16"/>
                <w:lang w:val="pl-PL"/>
              </w:rPr>
              <w:tab/>
            </w:r>
          </w:p>
          <w:p w14:paraId="4440373A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</w:p>
          <w:p w14:paraId="6E938ADA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 w:rsidRPr="00EC14F0">
              <w:rPr>
                <w:b w:val="0"/>
                <w:sz w:val="16"/>
                <w:szCs w:val="16"/>
                <w:lang w:val="pl-PL"/>
              </w:rPr>
              <w:t>Imię</w:t>
            </w:r>
            <w:r>
              <w:rPr>
                <w:b w:val="0"/>
                <w:sz w:val="16"/>
                <w:szCs w:val="16"/>
                <w:lang w:val="pl-PL"/>
              </w:rPr>
              <w:t xml:space="preserve"> i na</w:t>
            </w:r>
            <w:r w:rsidRPr="00EC14F0">
              <w:rPr>
                <w:b w:val="0"/>
                <w:sz w:val="16"/>
                <w:szCs w:val="16"/>
                <w:lang w:val="pl-PL"/>
              </w:rPr>
              <w:t>zwisko</w:t>
            </w:r>
            <w:r>
              <w:rPr>
                <w:b w:val="0"/>
                <w:sz w:val="16"/>
                <w:szCs w:val="16"/>
                <w:lang w:val="pl-PL"/>
              </w:rPr>
              <w:t xml:space="preserve"> (dziecka, ucznia, studenta) :………………………………………………………………………………………………………………………………………………………………………………</w:t>
            </w:r>
          </w:p>
          <w:p w14:paraId="2D42C4C8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</w:p>
          <w:p w14:paraId="75840299" w14:textId="77777777" w:rsidR="00EC14F0" w:rsidRDefault="00EC14F0" w:rsidP="00F902A7">
            <w:pPr>
              <w:pStyle w:val="Tekstpodstawowy"/>
              <w:spacing w:before="75"/>
              <w:rPr>
                <w:b w:val="0"/>
                <w:sz w:val="16"/>
                <w:szCs w:val="16"/>
                <w:lang w:val="pl-PL"/>
              </w:rPr>
            </w:pPr>
            <w:r>
              <w:rPr>
                <w:b w:val="0"/>
                <w:sz w:val="16"/>
                <w:szCs w:val="16"/>
                <w:lang w:val="pl-PL"/>
              </w:rPr>
              <w:t>P</w:t>
            </w:r>
            <w:r w:rsidRPr="00EC14F0">
              <w:rPr>
                <w:b w:val="0"/>
                <w:sz w:val="16"/>
                <w:szCs w:val="16"/>
                <w:lang w:val="pl-PL"/>
              </w:rPr>
              <w:t>odpis Ubezpieczonego/ opiekuna prawnego Ubezpieczonego</w:t>
            </w:r>
            <w:r>
              <w:rPr>
                <w:b w:val="0"/>
                <w:sz w:val="16"/>
                <w:szCs w:val="16"/>
                <w:lang w:val="pl-PL"/>
              </w:rPr>
              <w:t>:…………………………………………………………………………………………………………………………………………………………..</w:t>
            </w:r>
          </w:p>
          <w:p w14:paraId="64648E88" w14:textId="77777777" w:rsidR="00EC14F0" w:rsidRDefault="00EC14F0" w:rsidP="00F902A7">
            <w:pPr>
              <w:pStyle w:val="Tekstpodstawowy"/>
              <w:spacing w:before="75"/>
              <w:rPr>
                <w:lang w:val="pl-PL"/>
              </w:rPr>
            </w:pPr>
          </w:p>
        </w:tc>
      </w:tr>
    </w:tbl>
    <w:p w14:paraId="17A4DDDD" w14:textId="77777777" w:rsidR="00EC14F0" w:rsidRPr="00D7774D" w:rsidRDefault="00EC14F0" w:rsidP="00D7774D">
      <w:pPr>
        <w:pStyle w:val="Tekstpodstawowy"/>
        <w:spacing w:before="75"/>
        <w:ind w:left="2861"/>
        <w:rPr>
          <w:lang w:val="pl-PL"/>
        </w:rPr>
      </w:pPr>
    </w:p>
    <w:sectPr w:rsidR="00EC14F0" w:rsidRPr="00D7774D" w:rsidSect="00E3552B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65EAF9" w16cid:durableId="1F13582D"/>
  <w16cid:commentId w16cid:paraId="648A5E74" w16cid:durableId="1F135AA2"/>
  <w16cid:commentId w16cid:paraId="5EB6785A" w16cid:durableId="1F135A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D8B"/>
    <w:multiLevelType w:val="hybridMultilevel"/>
    <w:tmpl w:val="AEA697C6"/>
    <w:lvl w:ilvl="0" w:tplc="F70E57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 Trojanowicz">
    <w15:presenceInfo w15:providerId="None" w15:userId="Agnieszka Trojano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74D"/>
    <w:rsid w:val="00022416"/>
    <w:rsid w:val="00077749"/>
    <w:rsid w:val="000A166E"/>
    <w:rsid w:val="00194C6B"/>
    <w:rsid w:val="00201AFA"/>
    <w:rsid w:val="00224091"/>
    <w:rsid w:val="00271611"/>
    <w:rsid w:val="00292E99"/>
    <w:rsid w:val="002B5B44"/>
    <w:rsid w:val="002C6B39"/>
    <w:rsid w:val="003D2910"/>
    <w:rsid w:val="004428DF"/>
    <w:rsid w:val="00542140"/>
    <w:rsid w:val="005B6C24"/>
    <w:rsid w:val="007B1BCB"/>
    <w:rsid w:val="009A2091"/>
    <w:rsid w:val="009D65C8"/>
    <w:rsid w:val="00AE5206"/>
    <w:rsid w:val="00B9284B"/>
    <w:rsid w:val="00C1683C"/>
    <w:rsid w:val="00C5389F"/>
    <w:rsid w:val="00C907FE"/>
    <w:rsid w:val="00CD3E6B"/>
    <w:rsid w:val="00D12255"/>
    <w:rsid w:val="00D22C98"/>
    <w:rsid w:val="00D7774D"/>
    <w:rsid w:val="00DC2374"/>
    <w:rsid w:val="00E22777"/>
    <w:rsid w:val="00E32039"/>
    <w:rsid w:val="00E3552B"/>
    <w:rsid w:val="00E82F5E"/>
    <w:rsid w:val="00EC14F0"/>
    <w:rsid w:val="00EF7F2C"/>
    <w:rsid w:val="00F9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BB7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27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D7774D"/>
    <w:pPr>
      <w:widowControl w:val="0"/>
      <w:autoSpaceDE w:val="0"/>
      <w:autoSpaceDN w:val="0"/>
      <w:spacing w:before="6" w:after="0" w:line="240" w:lineRule="auto"/>
    </w:pPr>
    <w:rPr>
      <w:rFonts w:ascii="Arial" w:eastAsia="Arial" w:hAnsi="Arial" w:cs="Arial"/>
      <w:b/>
      <w:bCs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774D"/>
    <w:rPr>
      <w:rFonts w:ascii="Arial" w:eastAsia="Arial" w:hAnsi="Arial" w:cs="Arial"/>
      <w:b/>
      <w:bCs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77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77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77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77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77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74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C6B"/>
    <w:pPr>
      <w:ind w:left="720"/>
      <w:contextualSpacing/>
    </w:pPr>
  </w:style>
  <w:style w:type="table" w:styleId="Tabela-Siatka">
    <w:name w:val="Table Grid"/>
    <w:basedOn w:val="Standardowy"/>
    <w:uiPriority w:val="39"/>
    <w:rsid w:val="00EC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7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1562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InterRisk S.A. VIG</Company>
  <LinksUpToDate>false</LinksUpToDate>
  <CharactersWithSpaces>10918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Ostrogorski, Mateusz</dc:creator>
  <cp:lastModifiedBy>Agnieszka Trojanowicz</cp:lastModifiedBy>
  <cp:revision>2</cp:revision>
  <cp:lastPrinted>2018-09-05T11:22:00Z</cp:lastPrinted>
  <dcterms:created xsi:type="dcterms:W3CDTF">2018-09-07T11:05:00Z</dcterms:created>
  <dcterms:modified xsi:type="dcterms:W3CDTF">2018-09-07T11:05:00Z</dcterms:modified>
</cp:coreProperties>
</file>